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26" w:rsidRDefault="00E02026" w:rsidP="00E02026">
      <w:pPr>
        <w:widowControl/>
        <w:shd w:val="clear" w:color="auto" w:fill="FFFFFF"/>
        <w:snapToGrid w:val="0"/>
        <w:spacing w:line="540" w:lineRule="atLeast"/>
        <w:ind w:right="960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:rsidR="00CE4149" w:rsidRPr="007E7AF3" w:rsidRDefault="00CE4149" w:rsidP="00723CF6">
      <w:pPr>
        <w:widowControl/>
        <w:shd w:val="clear" w:color="auto" w:fill="FFFFFF"/>
        <w:snapToGrid w:val="0"/>
        <w:spacing w:line="600" w:lineRule="atLeast"/>
        <w:ind w:right="226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7E7AF3">
        <w:rPr>
          <w:rFonts w:ascii="方正小标宋简体" w:eastAsia="方正小标宋简体" w:hAnsi="宋体" w:cs="宋体" w:hint="eastAsia"/>
          <w:kern w:val="0"/>
          <w:sz w:val="36"/>
          <w:szCs w:val="36"/>
        </w:rPr>
        <w:t>中山大学关于组织开展广东省“教学质量与教学改革工程”建设项目201</w:t>
      </w:r>
      <w:r w:rsidR="00CD153E" w:rsidRPr="007E7AF3">
        <w:rPr>
          <w:rFonts w:ascii="方正小标宋简体" w:eastAsia="方正小标宋简体" w:hAnsi="宋体" w:cs="宋体" w:hint="eastAsia"/>
          <w:kern w:val="0"/>
          <w:sz w:val="36"/>
          <w:szCs w:val="36"/>
        </w:rPr>
        <w:t>6</w:t>
      </w:r>
      <w:r w:rsidRPr="007E7AF3">
        <w:rPr>
          <w:rFonts w:ascii="方正小标宋简体" w:eastAsia="方正小标宋简体" w:hAnsi="宋体" w:cs="宋体" w:hint="eastAsia"/>
          <w:kern w:val="0"/>
          <w:sz w:val="36"/>
          <w:szCs w:val="36"/>
        </w:rPr>
        <w:t>年度结题验收工作的通知</w:t>
      </w:r>
    </w:p>
    <w:p w:rsidR="00CE4149" w:rsidRPr="007E7AF3" w:rsidRDefault="00CE4149" w:rsidP="00723CF6">
      <w:pPr>
        <w:widowControl/>
        <w:shd w:val="clear" w:color="auto" w:fill="FFFFFF"/>
        <w:snapToGrid w:val="0"/>
        <w:spacing w:line="600" w:lineRule="atLeast"/>
        <w:ind w:right="226"/>
        <w:jc w:val="center"/>
        <w:rPr>
          <w:rFonts w:ascii="宋体" w:eastAsia="宋体" w:hAnsi="宋体" w:cs="宋体"/>
          <w:kern w:val="0"/>
          <w:sz w:val="36"/>
          <w:szCs w:val="36"/>
        </w:rPr>
      </w:pP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各学院，直属系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，各附属医院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根据《广东省教育厅关于开展省“教学质量与教学改革工程”建设项目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2016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年度验收工作的通知》（粤教高函〔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2016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〕</w:t>
      </w:r>
      <w:r w:rsidR="002F603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号，见附件1）的有关精神，学校决定于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2016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年度组织开展广东省质量工程建设项目验收工作。现将有关事项通知如下：</w:t>
      </w:r>
    </w:p>
    <w:p w:rsidR="00CE4149" w:rsidRPr="00B838C2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b/>
          <w:kern w:val="0"/>
          <w:szCs w:val="21"/>
        </w:rPr>
      </w:pPr>
      <w:r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一、验收范围</w:t>
      </w:r>
    </w:p>
    <w:p w:rsidR="00C258F6" w:rsidRDefault="00C258F6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根据通知，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本次列入验收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范围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的项目主要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包括以下几类：</w:t>
      </w:r>
    </w:p>
    <w:p w:rsidR="00C258F6" w:rsidRDefault="00C258F6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E5A95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2012年-2014年间经省教育厅正式发文、</w:t>
      </w:r>
      <w:r w:rsidR="00CA7B76"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已达到完整建设周期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的省质量工程建设项目</w:t>
      </w:r>
      <w:r w:rsidR="00CA7B76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（除“大学生创新创业训练计划项目”、“教师教学发展中心”）</w:t>
      </w:r>
      <w:r w:rsidR="00CD15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均可参加本次验收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CD153E"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其中，</w:t>
      </w:r>
      <w:r w:rsidR="00CD153E" w:rsidRPr="00B838C2">
        <w:rPr>
          <w:rFonts w:ascii="仿宋_GB2312" w:eastAsia="仿宋_GB2312" w:hAnsi="宋体" w:cs="宋体"/>
          <w:b/>
          <w:kern w:val="0"/>
          <w:sz w:val="32"/>
          <w:szCs w:val="32"/>
        </w:rPr>
        <w:t>2012年立项建设项目必须参加，特殊情况无法参加的，需提供详细的原因说明。</w:t>
      </w:r>
    </w:p>
    <w:p w:rsidR="00C258F6" w:rsidRDefault="00C258F6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B838C2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因故未参与上批结题的项目</w:t>
      </w:r>
      <w:r w:rsidR="00CA7B76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及2015年度省质量工程建设项目验收中列为暂缓的项目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CE4149" w:rsidRDefault="00C258F6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尚未达结题验收时间但已完成建设任务的项目可申请提前结题验收。</w:t>
      </w:r>
    </w:p>
    <w:p w:rsidR="00C258F6" w:rsidRDefault="00C258F6" w:rsidP="00C258F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在本文发布前，项目如已入选国家级的，</w:t>
      </w:r>
      <w:r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可不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参加本次验收。</w:t>
      </w:r>
    </w:p>
    <w:p w:rsidR="00C258F6" w:rsidRDefault="008E5A95" w:rsidP="00C258F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lastRenderedPageBreak/>
        <w:t>根据以上验收范围的要求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/>
          <w:kern w:val="0"/>
          <w:sz w:val="32"/>
          <w:szCs w:val="32"/>
        </w:rPr>
        <w:t>本次我校应结题验收项目清单见附件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ins w:id="0" w:author="dell" w:date="2016-11-11T17:03:00Z">
        <w:r w:rsidR="00B838C2">
          <w:rPr>
            <w:rFonts w:ascii="仿宋_GB2312" w:eastAsia="仿宋_GB2312" w:hAnsi="宋体" w:cs="宋体"/>
            <w:kern w:val="0"/>
            <w:sz w:val="32"/>
            <w:szCs w:val="32"/>
          </w:rPr>
          <w:t>(</w:t>
        </w:r>
      </w:ins>
      <w:ins w:id="1" w:author="dell" w:date="2016-11-11T17:04:00Z">
        <w:r w:rsidR="00B838C2" w:rsidRPr="00B838C2">
          <w:rPr>
            <w:rFonts w:ascii="仿宋_GB2312" w:eastAsia="仿宋_GB2312" w:hAnsi="宋体" w:cs="宋体" w:hint="eastAsia"/>
            <w:kern w:val="0"/>
            <w:sz w:val="32"/>
            <w:szCs w:val="32"/>
            <w:highlight w:val="yellow"/>
            <w:rPrChange w:id="2" w:author="dell" w:date="2016-11-11T17:05:00Z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rPrChange>
          </w:rPr>
          <w:t>由于院系调整，</w:t>
        </w:r>
      </w:ins>
      <w:ins w:id="3" w:author="dell" w:date="2016-11-11T17:03:00Z">
        <w:r w:rsidR="00B838C2" w:rsidRPr="00B838C2">
          <w:rPr>
            <w:rFonts w:ascii="仿宋_GB2312" w:eastAsia="仿宋_GB2312" w:hAnsi="宋体" w:cs="宋体" w:hint="eastAsia"/>
            <w:kern w:val="0"/>
            <w:sz w:val="32"/>
            <w:szCs w:val="32"/>
            <w:highlight w:val="yellow"/>
            <w:rPrChange w:id="4" w:author="dell" w:date="2016-11-11T17:05:00Z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rPrChange>
          </w:rPr>
          <w:t>请</w:t>
        </w:r>
      </w:ins>
      <w:ins w:id="5" w:author="dell" w:date="2016-11-11T17:05:00Z">
        <w:r w:rsidR="00B838C2" w:rsidRPr="00B838C2">
          <w:rPr>
            <w:rFonts w:ascii="仿宋_GB2312" w:eastAsia="仿宋_GB2312" w:hAnsi="宋体" w:cs="宋体" w:hint="eastAsia"/>
            <w:kern w:val="0"/>
            <w:sz w:val="32"/>
            <w:szCs w:val="32"/>
            <w:highlight w:val="yellow"/>
            <w:rPrChange w:id="6" w:author="dell" w:date="2016-11-11T17:05:00Z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rPrChange>
          </w:rPr>
          <w:t>各</w:t>
        </w:r>
      </w:ins>
      <w:ins w:id="7" w:author="dell" w:date="2016-11-11T17:04:00Z">
        <w:r w:rsidR="00B838C2" w:rsidRPr="00B838C2">
          <w:rPr>
            <w:rFonts w:ascii="仿宋_GB2312" w:eastAsia="仿宋_GB2312" w:hAnsi="宋体" w:cs="宋体" w:hint="eastAsia"/>
            <w:kern w:val="0"/>
            <w:sz w:val="32"/>
            <w:szCs w:val="32"/>
            <w:highlight w:val="yellow"/>
            <w:rPrChange w:id="8" w:author="dell" w:date="2016-11-11T17:05:00Z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rPrChange>
          </w:rPr>
          <w:t>院系核对认领本单位的项目，以免出现项目无单位</w:t>
        </w:r>
      </w:ins>
      <w:ins w:id="9" w:author="dell" w:date="2016-11-11T17:05:00Z">
        <w:r w:rsidR="00B838C2" w:rsidRPr="00B838C2">
          <w:rPr>
            <w:rFonts w:ascii="仿宋_GB2312" w:eastAsia="仿宋_GB2312" w:hAnsi="宋体" w:cs="宋体" w:hint="eastAsia"/>
            <w:kern w:val="0"/>
            <w:sz w:val="32"/>
            <w:szCs w:val="32"/>
            <w:highlight w:val="yellow"/>
            <w:rPrChange w:id="10" w:author="dell" w:date="2016-11-11T17:05:00Z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rPrChange>
          </w:rPr>
          <w:t>负责的情况</w:t>
        </w:r>
      </w:ins>
      <w:ins w:id="11" w:author="dell" w:date="2016-11-11T17:03:00Z">
        <w:r w:rsidR="00B838C2">
          <w:rPr>
            <w:rFonts w:ascii="仿宋_GB2312" w:eastAsia="仿宋_GB2312" w:hAnsi="宋体" w:cs="宋体"/>
            <w:kern w:val="0"/>
            <w:sz w:val="32"/>
            <w:szCs w:val="32"/>
          </w:rPr>
          <w:t>)</w:t>
        </w:r>
      </w:ins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CE4149" w:rsidRPr="00B838C2" w:rsidRDefault="008E5A95" w:rsidP="00B838C2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b/>
          <w:kern w:val="0"/>
          <w:szCs w:val="21"/>
        </w:rPr>
      </w:pPr>
      <w:r>
        <w:rPr>
          <w:rFonts w:ascii="仿宋_GB2312" w:eastAsia="仿宋_GB2312" w:hAnsi="宋体" w:cs="宋体"/>
          <w:b/>
          <w:kern w:val="0"/>
          <w:sz w:val="32"/>
          <w:szCs w:val="32"/>
        </w:rPr>
        <w:tab/>
        <w:t xml:space="preserve"> </w:t>
      </w:r>
      <w:r w:rsidR="00CE4149"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二、验收内容</w:t>
      </w:r>
    </w:p>
    <w:p w:rsidR="00CE4149" w:rsidRPr="00C47D10" w:rsidRDefault="002F603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根据通知，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验收的主要内容包括以下方面：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0C684A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项目既定建设举措执行情况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0C684A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项目预期成果达成情况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（三）</w:t>
      </w:r>
      <w:r w:rsidR="000C684A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项目建设成果价值及应用、推广、示范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（四）</w:t>
      </w:r>
      <w:r w:rsidR="000C684A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其他需要说明的问题及后续建设规划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bookmarkStart w:id="12" w:name="_GoBack"/>
      <w:bookmarkEnd w:id="12"/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（五）</w:t>
      </w:r>
      <w:r w:rsidR="000C684A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项目经费使用情况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CE4149" w:rsidRPr="00B838C2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b/>
          <w:kern w:val="0"/>
          <w:szCs w:val="21"/>
        </w:rPr>
      </w:pPr>
      <w:r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三、验收</w:t>
      </w:r>
      <w:r w:rsidR="008E5A95">
        <w:rPr>
          <w:rFonts w:ascii="仿宋_GB2312" w:eastAsia="仿宋_GB2312" w:hAnsi="宋体" w:cs="宋体" w:hint="eastAsia"/>
          <w:b/>
          <w:kern w:val="0"/>
          <w:sz w:val="32"/>
          <w:szCs w:val="32"/>
        </w:rPr>
        <w:t>程序</w:t>
      </w:r>
      <w:r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和要求</w:t>
      </w:r>
    </w:p>
    <w:p w:rsidR="00B524C6" w:rsidRDefault="008E5A95" w:rsidP="00B524C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根据</w:t>
      </w:r>
      <w:r w:rsidR="002F6039">
        <w:rPr>
          <w:rFonts w:ascii="仿宋_GB2312" w:eastAsia="仿宋_GB2312" w:hAnsi="宋体" w:cs="宋体" w:hint="eastAsia"/>
          <w:kern w:val="0"/>
          <w:sz w:val="32"/>
          <w:szCs w:val="32"/>
        </w:rPr>
        <w:t>通知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C258F6">
        <w:rPr>
          <w:rFonts w:ascii="仿宋_GB2312" w:eastAsia="仿宋_GB2312" w:hAnsi="宋体" w:cs="宋体" w:hint="eastAsia"/>
          <w:kern w:val="0"/>
          <w:sz w:val="32"/>
          <w:szCs w:val="32"/>
        </w:rPr>
        <w:t>广东省教育厅将</w:t>
      </w:r>
      <w:r w:rsidR="00F809E1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在学校自查和校内结题的基础上，省教育厅组织专家进行分类验收。</w:t>
      </w:r>
    </w:p>
    <w:p w:rsidR="00CE4149" w:rsidRPr="00C47D10" w:rsidRDefault="00CE4149" w:rsidP="00B524C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（一）项目自查、单位审核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参加结题验收的项目要结合项目建设标准和建设要求，对照项目立项申报书（申请书、任务书等）进行自查，根据建设实际情况填写</w:t>
      </w:r>
      <w:r w:rsidR="00A31B5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《广东省质量工程项目验收登记表》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（附件3），并提供成果实证材料。无实证材料或实证材料不能证明项目成果者，验收</w:t>
      </w:r>
      <w:r w:rsidR="008E5A95">
        <w:rPr>
          <w:rFonts w:ascii="仿宋_GB2312" w:eastAsia="仿宋_GB2312" w:hAnsi="宋体" w:cs="宋体" w:hint="eastAsia"/>
          <w:kern w:val="0"/>
          <w:sz w:val="32"/>
          <w:szCs w:val="32"/>
        </w:rPr>
        <w:t>将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不予通过。请项目所在单位对结题材料进行审核、汇总，确保其真实性、完整性并填写《广东省质量工程验收项目汇总表》（附件4）。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（二）校内结题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学校在项目自查的基础上，组织专家进行结题检查，对验收结题项目的建设成果进行结项鉴定，形成学校意见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呈报广东省教育厅，并将校内结题结果在学校网页上进行展示。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（三）省教育厅验收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在学校自查和校内结题基础上，省教育厅将组织专家进行分类验收。验收以网络形式为主，个别项目还需进行会议验收和实地验收。会议验收和实地验收项目名单、进校时间等具体事项另行通知。</w:t>
      </w:r>
    </w:p>
    <w:p w:rsidR="00CE4149" w:rsidRPr="00B838C2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b/>
          <w:kern w:val="0"/>
          <w:szCs w:val="21"/>
        </w:rPr>
      </w:pPr>
      <w:r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四、材料报送及时间要求</w:t>
      </w:r>
    </w:p>
    <w:p w:rsidR="004038AF" w:rsidRDefault="00CE4149" w:rsidP="004038AF">
      <w:pPr>
        <w:widowControl/>
        <w:shd w:val="clear" w:color="auto" w:fill="FFFFFF"/>
        <w:snapToGrid w:val="0"/>
        <w:spacing w:line="540" w:lineRule="atLeast"/>
        <w:ind w:firstLine="620"/>
        <w:jc w:val="left"/>
        <w:rPr>
          <w:rFonts w:ascii="仿宋_GB2312" w:eastAsia="仿宋_GB2312" w:hAnsi="宋体" w:cs="宋体"/>
          <w:kern w:val="0"/>
          <w:sz w:val="31"/>
          <w:szCs w:val="31"/>
          <w:shd w:val="clear" w:color="auto" w:fill="FFFFFF"/>
        </w:rPr>
      </w:pPr>
      <w:r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各相关单位应认真做好项目验收的组织与材料审核</w:t>
      </w:r>
      <w:r w:rsidR="00C258F6">
        <w:rPr>
          <w:rFonts w:ascii="仿宋_GB2312" w:eastAsia="仿宋_GB2312" w:hAnsi="宋体" w:cs="宋体"/>
          <w:kern w:val="0"/>
          <w:sz w:val="31"/>
          <w:szCs w:val="31"/>
          <w:shd w:val="clear" w:color="auto" w:fill="FFFFFF"/>
        </w:rPr>
        <w:t>工</w:t>
      </w:r>
      <w:r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作，于</w:t>
      </w:r>
      <w:r w:rsidR="002E766A" w:rsidRPr="00B838C2">
        <w:rPr>
          <w:rFonts w:ascii="仿宋_GB2312" w:eastAsia="仿宋_GB2312" w:hAnsi="宋体" w:cs="宋体"/>
          <w:kern w:val="0"/>
          <w:sz w:val="31"/>
          <w:szCs w:val="31"/>
          <w:shd w:val="clear" w:color="auto" w:fill="FFFFFF"/>
        </w:rPr>
        <w:t>2016</w:t>
      </w:r>
      <w:r w:rsidRPr="00B838C2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年</w:t>
      </w:r>
      <w:r w:rsidR="002E766A" w:rsidRPr="00B838C2">
        <w:rPr>
          <w:rFonts w:ascii="仿宋_GB2312" w:eastAsia="仿宋_GB2312" w:hAnsi="宋体" w:cs="宋体"/>
          <w:kern w:val="0"/>
          <w:sz w:val="31"/>
          <w:szCs w:val="31"/>
          <w:shd w:val="clear" w:color="auto" w:fill="FFFFFF"/>
        </w:rPr>
        <w:t>11</w:t>
      </w:r>
      <w:r w:rsidRPr="00B838C2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月</w:t>
      </w:r>
      <w:r w:rsidR="008E5A95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2</w:t>
      </w:r>
      <w:r w:rsidR="008E5A95">
        <w:rPr>
          <w:rFonts w:ascii="仿宋_GB2312" w:eastAsia="仿宋_GB2312" w:hAnsi="宋体" w:cs="宋体"/>
          <w:kern w:val="0"/>
          <w:sz w:val="31"/>
          <w:szCs w:val="31"/>
          <w:shd w:val="clear" w:color="auto" w:fill="FFFFFF"/>
        </w:rPr>
        <w:t>3</w:t>
      </w:r>
      <w:r w:rsidRPr="00B838C2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日前</w:t>
      </w:r>
      <w:r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汇总提交本单位项目结题验收材料，包括</w:t>
      </w:r>
      <w:r w:rsidRPr="00B838C2">
        <w:rPr>
          <w:rFonts w:ascii="仿宋_GB2312" w:eastAsia="仿宋_GB2312" w:hAnsi="宋体" w:cs="宋体" w:hint="eastAsia"/>
          <w:b/>
          <w:kern w:val="0"/>
          <w:sz w:val="31"/>
          <w:szCs w:val="31"/>
          <w:shd w:val="clear" w:color="auto" w:fill="FFFFFF"/>
        </w:rPr>
        <w:t>结题验收项目的汇总表</w:t>
      </w:r>
      <w:r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、</w:t>
      </w:r>
      <w:r w:rsidRPr="00B838C2">
        <w:rPr>
          <w:rFonts w:ascii="仿宋_GB2312" w:eastAsia="仿宋_GB2312" w:hAnsi="宋体" w:cs="宋体" w:hint="eastAsia"/>
          <w:b/>
          <w:kern w:val="0"/>
          <w:sz w:val="31"/>
          <w:szCs w:val="31"/>
          <w:shd w:val="clear" w:color="auto" w:fill="FFFFFF"/>
        </w:rPr>
        <w:t>各相关项目申请立项时的申报书或任务书</w:t>
      </w:r>
      <w:r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>、</w:t>
      </w:r>
      <w:r w:rsidRPr="00B838C2">
        <w:rPr>
          <w:rFonts w:ascii="仿宋_GB2312" w:eastAsia="仿宋_GB2312" w:hAnsi="宋体" w:cs="宋体" w:hint="eastAsia"/>
          <w:b/>
          <w:kern w:val="0"/>
          <w:sz w:val="31"/>
          <w:szCs w:val="31"/>
          <w:shd w:val="clear" w:color="auto" w:fill="FFFFFF"/>
        </w:rPr>
        <w:t>项目验收登记表及实证材料</w:t>
      </w:r>
      <w:r w:rsidRPr="00C47D10">
        <w:rPr>
          <w:rFonts w:ascii="仿宋_GB2312" w:eastAsia="仿宋_GB2312" w:hAnsi="宋体" w:cs="宋体" w:hint="eastAsia"/>
          <w:kern w:val="0"/>
          <w:sz w:val="31"/>
          <w:szCs w:val="31"/>
          <w:shd w:val="clear" w:color="auto" w:fill="FFFFFF"/>
        </w:rPr>
        <w:t xml:space="preserve">（纸质版一式五份，并发送电子版）。 </w:t>
      </w:r>
    </w:p>
    <w:p w:rsidR="008E5A95" w:rsidRPr="008E5A95" w:rsidRDefault="008E5A95" w:rsidP="00B838C2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实验教学示范中心项目材料请报送设备与实验室管理处，联系人：李红，电话：84110903，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电子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邮箱：lihong@mail.sysu.edu.cn。</w:t>
      </w:r>
    </w:p>
    <w:p w:rsidR="008E5A95" w:rsidRDefault="00CE4149" w:rsidP="004038AF">
      <w:pPr>
        <w:widowControl/>
        <w:shd w:val="clear" w:color="auto" w:fill="FFFFFF"/>
        <w:snapToGrid w:val="0"/>
        <w:spacing w:line="540" w:lineRule="atLeast"/>
        <w:ind w:firstLine="6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大学生实践教学</w:t>
      </w:r>
      <w:r w:rsidR="00C341B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基地项目材料报</w:t>
      </w:r>
      <w:r w:rsidR="00E202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送</w:t>
      </w:r>
      <w:r w:rsidR="00C341B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教务部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教学实践科，联系人：黎彪，电话：</w:t>
      </w:r>
      <w:r w:rsidR="006B04D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84111548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，电子邮箱：</w:t>
      </w:r>
      <w:hyperlink r:id="rId6" w:history="1">
        <w:r w:rsidR="008E5A95" w:rsidRPr="00482B7E">
          <w:rPr>
            <w:rStyle w:val="a4"/>
            <w:rFonts w:ascii="仿宋_GB2312" w:eastAsia="仿宋_GB2312" w:hAnsi="宋体" w:cs="宋体" w:hint="eastAsia"/>
            <w:kern w:val="0"/>
            <w:sz w:val="32"/>
            <w:szCs w:val="32"/>
          </w:rPr>
          <w:t>jwcsjk@mail.sysu.edu.cn</w:t>
        </w:r>
      </w:hyperlink>
      <w:r w:rsidR="008E5A9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8E5A95" w:rsidRDefault="002E0676" w:rsidP="004038AF">
      <w:pPr>
        <w:widowControl/>
        <w:shd w:val="clear" w:color="auto" w:fill="FFFFFF"/>
        <w:snapToGrid w:val="0"/>
        <w:spacing w:line="540" w:lineRule="atLeast"/>
        <w:ind w:firstLine="6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精品教材项目材料报</w:t>
      </w:r>
      <w:r w:rsidR="00E202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送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教务部质量管理科，联系人：</w:t>
      </w:r>
      <w:r w:rsidR="00E2023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吴慧英，电话：84112325，电子邮箱：</w:t>
      </w:r>
      <w:hyperlink r:id="rId7" w:history="1">
        <w:r w:rsidR="008E5A95" w:rsidRPr="00482B7E">
          <w:rPr>
            <w:rStyle w:val="a4"/>
            <w:rFonts w:ascii="仿宋_GB2312" w:eastAsia="仿宋_GB2312" w:hAnsi="宋体" w:cs="宋体" w:hint="eastAsia"/>
            <w:kern w:val="0"/>
            <w:sz w:val="32"/>
            <w:szCs w:val="32"/>
          </w:rPr>
          <w:t>jwbzlk@mail.sysu.edu.cn</w:t>
        </w:r>
      </w:hyperlink>
      <w:r w:rsidR="008E5A9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CE4149" w:rsidRPr="00C47D10" w:rsidRDefault="00C341B8" w:rsidP="004038AF">
      <w:pPr>
        <w:widowControl/>
        <w:shd w:val="clear" w:color="auto" w:fill="FFFFFF"/>
        <w:snapToGrid w:val="0"/>
        <w:spacing w:line="540" w:lineRule="atLeast"/>
        <w:ind w:firstLine="62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其余类型的项目材料报送教务部</w:t>
      </w:r>
      <w:r w:rsidR="006B04D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计划与发展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科，联系人：</w:t>
      </w:r>
      <w:r w:rsidR="006B04D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梁黎青、</w:t>
      </w:r>
      <w:r w:rsidR="00B5733C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周花、</w:t>
      </w:r>
      <w:r w:rsidR="006B04D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杜清磊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，电话：</w:t>
      </w:r>
      <w:r w:rsidR="002E0676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84112344</w:t>
      </w:r>
      <w:r w:rsidR="006B04D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、84112343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，邮箱：</w:t>
      </w:r>
      <w:r w:rsidR="00010BF0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jwbjhk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@mail.sysu.edu.cn。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完成校内结题的项目需在</w:t>
      </w:r>
      <w:r w:rsidR="0088529E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2016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6B04D8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="00D711CD"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D711CD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日前登录省质量工程管理信息系统（http://zlgc.edugd.cn/proapply）填报验收项目材料，未在系统进行填报的将无法参加网评。系统登录的用户名及密码将另行通知。</w:t>
      </w:r>
    </w:p>
    <w:p w:rsidR="00B524C6" w:rsidRPr="00B838C2" w:rsidRDefault="00CE4149" w:rsidP="00B524C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b/>
          <w:kern w:val="0"/>
          <w:szCs w:val="21"/>
        </w:rPr>
      </w:pPr>
      <w:r w:rsidRPr="00B838C2">
        <w:rPr>
          <w:rFonts w:ascii="仿宋_GB2312" w:eastAsia="仿宋_GB2312" w:hAnsi="宋体" w:cs="宋体" w:hint="eastAsia"/>
          <w:b/>
          <w:kern w:val="0"/>
          <w:sz w:val="32"/>
          <w:szCs w:val="32"/>
        </w:rPr>
        <w:t>五、验收结果及其他事宜</w:t>
      </w:r>
    </w:p>
    <w:p w:rsidR="00B524C6" w:rsidRDefault="00CE4149" w:rsidP="00B524C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省教育厅将对验收的项目作出通过、暂缓通过、不予通过三类验收结论。对暂缓通过的项目，省教育厅依据专家组意见提出整改要求，限期整改达到预期建设目标后</w:t>
      </w:r>
      <w:r w:rsidR="004B3414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可再次申请验收，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如仍不能通过验收者，取消验收资格，终止省质量工程项目建设；对不予通过的项目，直接取消验收资格，终止省质量工程项目建设。</w:t>
      </w:r>
    </w:p>
    <w:p w:rsidR="00CE4149" w:rsidRPr="00C47D10" w:rsidRDefault="00CE4149" w:rsidP="00B524C6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本次验收结果将纳入省高等教育“创新强校工程”考核因素，对于验收结论为“暂缓通过”及“不予通过”项目的负责人，省教育厅将给予立项限制，并适当核减项目所在学校的省质量工程建设项目立项数额。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请各单位务必高度重视，督促项目负责人按要求认真做好结题验收工作。</w:t>
      </w:r>
    </w:p>
    <w:p w:rsidR="00CE4149" w:rsidRPr="00C47D10" w:rsidRDefault="00C341B8" w:rsidP="00CE4149">
      <w:pPr>
        <w:widowControl/>
        <w:shd w:val="clear" w:color="auto" w:fill="FFFFFF"/>
        <w:snapToGrid w:val="0"/>
        <w:spacing w:line="540" w:lineRule="atLeast"/>
        <w:ind w:firstLine="62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1"/>
          <w:szCs w:val="31"/>
        </w:rPr>
        <w:t>本通知附件不印发，请到教务部</w:t>
      </w:r>
      <w:r w:rsidR="00CE4149" w:rsidRPr="00C47D10">
        <w:rPr>
          <w:rFonts w:ascii="仿宋_GB2312" w:eastAsia="仿宋_GB2312" w:hAnsi="宋体" w:cs="宋体" w:hint="eastAsia"/>
          <w:kern w:val="0"/>
          <w:sz w:val="31"/>
          <w:szCs w:val="31"/>
        </w:rPr>
        <w:t>网站下载。</w:t>
      </w:r>
    </w:p>
    <w:p w:rsidR="00374E45" w:rsidRPr="00C47D10" w:rsidRDefault="00CE4149" w:rsidP="00374E45">
      <w:pPr>
        <w:widowControl/>
        <w:shd w:val="clear" w:color="auto" w:fill="FFFFFF"/>
        <w:snapToGrid w:val="0"/>
        <w:spacing w:line="540" w:lineRule="atLeast"/>
        <w:ind w:firstLine="64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374E45" w:rsidRPr="00C47D10" w:rsidRDefault="00CE4149" w:rsidP="00C47D10">
      <w:pPr>
        <w:widowControl/>
        <w:shd w:val="clear" w:color="auto" w:fill="FFFFFF"/>
        <w:snapToGrid w:val="0"/>
        <w:spacing w:line="540" w:lineRule="atLeast"/>
        <w:ind w:left="1418" w:hangingChars="443" w:hanging="1418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附件：1. 广东省教育厅关于开展省“教学质量与教学改革工程”建设项目</w:t>
      </w:r>
      <w:r w:rsidR="004B3414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2016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年度验收工作的通知（粤教高函〔</w:t>
      </w:r>
      <w:r w:rsidR="004B3414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2016</w:t>
      </w:r>
      <w:r w:rsidR="002F6039">
        <w:rPr>
          <w:rFonts w:ascii="仿宋_GB2312" w:eastAsia="仿宋_GB2312" w:hAnsi="宋体" w:cs="宋体"/>
          <w:kern w:val="0"/>
          <w:sz w:val="32"/>
          <w:szCs w:val="32"/>
        </w:rPr>
        <w:t xml:space="preserve">〕  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号</w:t>
      </w:r>
    </w:p>
    <w:p w:rsidR="00374E45" w:rsidRPr="00C47D10" w:rsidRDefault="004B3414" w:rsidP="00C47D10">
      <w:pPr>
        <w:widowControl/>
        <w:shd w:val="clear" w:color="auto" w:fill="FFFFFF"/>
        <w:snapToGrid w:val="0"/>
        <w:spacing w:line="540" w:lineRule="atLeast"/>
        <w:ind w:leftChars="441" w:left="1412" w:hangingChars="152" w:hanging="486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2. 2016</w:t>
      </w:r>
      <w:r w:rsidR="00CE4149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年度省“教学质量与教学改革工程”建设项目应结题项目清单</w:t>
      </w:r>
    </w:p>
    <w:p w:rsidR="00CE4149" w:rsidRPr="00C47D10" w:rsidRDefault="00CE4149" w:rsidP="00C47D10">
      <w:pPr>
        <w:widowControl/>
        <w:shd w:val="clear" w:color="auto" w:fill="FFFFFF"/>
        <w:snapToGrid w:val="0"/>
        <w:spacing w:line="540" w:lineRule="atLeast"/>
        <w:ind w:leftChars="453" w:left="1415" w:hangingChars="145" w:hanging="464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3. 广东省质量工程项目验收登记表</w:t>
      </w:r>
    </w:p>
    <w:p w:rsidR="00CE4149" w:rsidRPr="00C47D10" w:rsidRDefault="00CE4149" w:rsidP="00C47D10">
      <w:pPr>
        <w:widowControl/>
        <w:shd w:val="clear" w:color="auto" w:fill="FFFFFF"/>
        <w:snapToGrid w:val="0"/>
        <w:spacing w:line="540" w:lineRule="atLeast"/>
        <w:ind w:leftChars="460" w:left="1417" w:hangingChars="141" w:hanging="451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4. </w:t>
      </w:r>
      <w:r w:rsidR="004B3414"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广东省质量工程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验收项目汇总表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CE4149" w:rsidRPr="00C47D10" w:rsidRDefault="002458FB" w:rsidP="00CE4149">
      <w:pPr>
        <w:widowControl/>
        <w:shd w:val="clear" w:color="auto" w:fill="FFFFFF"/>
        <w:snapToGrid w:val="0"/>
        <w:spacing w:line="540" w:lineRule="atLeast"/>
        <w:jc w:val="center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              </w:t>
      </w:r>
      <w:r w:rsidR="00CE4149"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中山大学</w:t>
      </w:r>
    </w:p>
    <w:p w:rsidR="00CE4149" w:rsidRPr="00C47D10" w:rsidRDefault="002458FB" w:rsidP="00CE4149">
      <w:pPr>
        <w:widowControl/>
        <w:shd w:val="clear" w:color="auto" w:fill="FFFFFF"/>
        <w:snapToGrid w:val="0"/>
        <w:spacing w:line="540" w:lineRule="atLeast"/>
        <w:jc w:val="center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             </w:t>
      </w:r>
      <w:r w:rsidR="00CE4149"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20</w:t>
      </w:r>
      <w:r w:rsidRPr="00C47D10">
        <w:rPr>
          <w:rFonts w:ascii="仿宋_GB2312" w:eastAsia="仿宋_GB2312" w:hAnsi="宋体" w:cs="宋体" w:hint="eastAsia"/>
          <w:kern w:val="0"/>
          <w:sz w:val="32"/>
          <w:szCs w:val="32"/>
        </w:rPr>
        <w:t>16</w:t>
      </w:r>
      <w:r w:rsidR="00CE4149"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年</w:t>
      </w:r>
      <w:r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11</w:t>
      </w:r>
      <w:r w:rsidR="00CE4149"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月</w:t>
      </w:r>
      <w:r w:rsidR="00B838C2">
        <w:rPr>
          <w:rFonts w:ascii="仿宋_GB2312" w:eastAsia="仿宋_GB2312" w:hAnsi="宋体" w:cs="宋体" w:hint="eastAsia"/>
          <w:kern w:val="0"/>
          <w:sz w:val="32"/>
          <w:szCs w:val="32"/>
        </w:rPr>
        <w:t>11</w:t>
      </w:r>
      <w:r w:rsidR="00CE4149" w:rsidRPr="00C47D10">
        <w:rPr>
          <w:rFonts w:ascii="仿宋_GB2312" w:eastAsia="仿宋_GB2312" w:hAnsi="宋体" w:cs="宋体" w:hint="eastAsia"/>
          <w:spacing w:val="20"/>
          <w:kern w:val="0"/>
          <w:sz w:val="32"/>
          <w:szCs w:val="32"/>
        </w:rPr>
        <w:t>日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 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Cs w:val="21"/>
        </w:rPr>
        <w:t> 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hanging="848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  </w:t>
      </w: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抄送：设备与实验室管理处</w:t>
      </w:r>
    </w:p>
    <w:p w:rsidR="00CE4149" w:rsidRPr="00C47D10" w:rsidRDefault="00CE4149" w:rsidP="00CE4149">
      <w:pPr>
        <w:widowControl/>
        <w:shd w:val="clear" w:color="auto" w:fill="FFFFFF"/>
        <w:snapToGrid w:val="0"/>
        <w:spacing w:line="540" w:lineRule="atLeast"/>
        <w:ind w:firstLine="280"/>
        <w:jc w:val="left"/>
        <w:rPr>
          <w:rFonts w:ascii="仿宋_GB2312" w:eastAsia="仿宋_GB2312" w:hAnsi="宋体" w:cs="宋体"/>
          <w:kern w:val="0"/>
          <w:szCs w:val="21"/>
        </w:rPr>
      </w:pP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中山大学校长办公室</w:t>
      </w: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    </w:t>
      </w: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主动公开</w:t>
      </w:r>
      <w:r w:rsidR="002458FB"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 </w:t>
      </w:r>
      <w:r w:rsidR="006622E1"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2016</w:t>
      </w: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="002458FB"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11</w:t>
      </w: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="002458FB"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</w:t>
      </w:r>
      <w:r w:rsidRPr="00C47D10">
        <w:rPr>
          <w:rFonts w:ascii="仿宋_GB2312" w:eastAsia="仿宋_GB2312" w:hAnsi="宋体" w:cs="宋体" w:hint="eastAsia"/>
          <w:kern w:val="0"/>
          <w:sz w:val="28"/>
          <w:szCs w:val="28"/>
        </w:rPr>
        <w:t>日印发</w:t>
      </w:r>
    </w:p>
    <w:p w:rsidR="006C55C9" w:rsidRPr="00CE4149" w:rsidRDefault="006C55C9"/>
    <w:sectPr w:rsidR="006C55C9" w:rsidRPr="00CE4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B0F" w:rsidRDefault="002A7B0F" w:rsidP="002F6039">
      <w:r>
        <w:separator/>
      </w:r>
    </w:p>
  </w:endnote>
  <w:endnote w:type="continuationSeparator" w:id="0">
    <w:p w:rsidR="002A7B0F" w:rsidRDefault="002A7B0F" w:rsidP="002F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B0F" w:rsidRDefault="002A7B0F" w:rsidP="002F6039">
      <w:r>
        <w:separator/>
      </w:r>
    </w:p>
  </w:footnote>
  <w:footnote w:type="continuationSeparator" w:id="0">
    <w:p w:rsidR="002A7B0F" w:rsidRDefault="002A7B0F" w:rsidP="002F603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48"/>
    <w:rsid w:val="00010BF0"/>
    <w:rsid w:val="000C684A"/>
    <w:rsid w:val="001F4D3F"/>
    <w:rsid w:val="002458FB"/>
    <w:rsid w:val="002A7B0F"/>
    <w:rsid w:val="002E0676"/>
    <w:rsid w:val="002E766A"/>
    <w:rsid w:val="002F6039"/>
    <w:rsid w:val="00374E45"/>
    <w:rsid w:val="00380C40"/>
    <w:rsid w:val="003A5067"/>
    <w:rsid w:val="003E49C6"/>
    <w:rsid w:val="004038AF"/>
    <w:rsid w:val="004A44B0"/>
    <w:rsid w:val="004B3414"/>
    <w:rsid w:val="005C3F3D"/>
    <w:rsid w:val="00655196"/>
    <w:rsid w:val="006622E1"/>
    <w:rsid w:val="00691994"/>
    <w:rsid w:val="006B04D8"/>
    <w:rsid w:val="006C55C9"/>
    <w:rsid w:val="00723CF6"/>
    <w:rsid w:val="007E7AF3"/>
    <w:rsid w:val="007F3FB5"/>
    <w:rsid w:val="0088529E"/>
    <w:rsid w:val="008E5A95"/>
    <w:rsid w:val="0090647F"/>
    <w:rsid w:val="0093434D"/>
    <w:rsid w:val="00A25EB0"/>
    <w:rsid w:val="00A31B58"/>
    <w:rsid w:val="00AC3529"/>
    <w:rsid w:val="00B524C6"/>
    <w:rsid w:val="00B5733C"/>
    <w:rsid w:val="00B838C2"/>
    <w:rsid w:val="00C0520D"/>
    <w:rsid w:val="00C258F6"/>
    <w:rsid w:val="00C341B8"/>
    <w:rsid w:val="00C47D10"/>
    <w:rsid w:val="00CA7B76"/>
    <w:rsid w:val="00CB3DF0"/>
    <w:rsid w:val="00CD153E"/>
    <w:rsid w:val="00CE4149"/>
    <w:rsid w:val="00D711CD"/>
    <w:rsid w:val="00E02026"/>
    <w:rsid w:val="00E2023E"/>
    <w:rsid w:val="00EC22C0"/>
    <w:rsid w:val="00F809E1"/>
    <w:rsid w:val="00F82F9D"/>
    <w:rsid w:val="00FD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363CFF-8A54-45F2-B9F1-85FE7D1D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5A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5A95"/>
    <w:rPr>
      <w:sz w:val="18"/>
      <w:szCs w:val="18"/>
    </w:rPr>
  </w:style>
  <w:style w:type="character" w:styleId="a4">
    <w:name w:val="Hyperlink"/>
    <w:basedOn w:val="a0"/>
    <w:uiPriority w:val="99"/>
    <w:unhideWhenUsed/>
    <w:rsid w:val="008E5A95"/>
    <w:rPr>
      <w:color w:val="0563C1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2F60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F603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F60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F60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3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4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18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02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5091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844385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36479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64353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09297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1451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55179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0092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3132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714695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12087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5494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330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16617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1849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92409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4547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7430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117920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57672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41760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74214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42317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8189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863904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848915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57720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72094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49833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2485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44303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14149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67761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10781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72603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0274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628584">
                                          <w:marLeft w:val="207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496275">
                                          <w:marLeft w:val="20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245136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65969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83645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73191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65131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851032">
                                          <w:marLeft w:val="0"/>
                                          <w:marRight w:val="168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740611">
                                          <w:marLeft w:val="0"/>
                                          <w:marRight w:val="151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00897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23905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17663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7651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54386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single" w:sz="8" w:space="1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76243">
                                              <w:marLeft w:val="84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991094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single" w:sz="8" w:space="1" w:color="auto"/>
                                            <w:left w:val="none" w:sz="0" w:space="0" w:color="auto"/>
                                            <w:bottom w:val="single" w:sz="8" w:space="2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42919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7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wbzlk@mail.sys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wcsjk@mail.sysu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331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40</cp:revision>
  <dcterms:created xsi:type="dcterms:W3CDTF">2016-11-09T00:54:00Z</dcterms:created>
  <dcterms:modified xsi:type="dcterms:W3CDTF">2016-11-11T09:05:00Z</dcterms:modified>
</cp:coreProperties>
</file>