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072" w:rsidRPr="00667C2C" w:rsidRDefault="00667C2C" w:rsidP="00136072">
      <w:pPr>
        <w:shd w:val="clear" w:color="auto" w:fill="FFFFFF"/>
        <w:adjustRightInd/>
        <w:snapToGrid/>
        <w:spacing w:before="90" w:after="90" w:line="360" w:lineRule="atLeast"/>
        <w:jc w:val="center"/>
        <w:outlineLvl w:val="0"/>
        <w:rPr>
          <w:rFonts w:asciiTheme="majorEastAsia" w:eastAsiaTheme="majorEastAsia" w:hAnsiTheme="majorEastAsia" w:cs="宋体"/>
          <w:b/>
          <w:bCs/>
          <w:color w:val="282828"/>
          <w:kern w:val="36"/>
          <w:sz w:val="44"/>
          <w:szCs w:val="44"/>
        </w:rPr>
      </w:pPr>
      <w:r w:rsidRPr="00667C2C">
        <w:rPr>
          <w:rFonts w:asciiTheme="majorEastAsia" w:eastAsiaTheme="majorEastAsia" w:hAnsiTheme="majorEastAsia" w:cs="宋体" w:hint="eastAsia"/>
          <w:b/>
          <w:bCs/>
          <w:color w:val="282828"/>
          <w:kern w:val="36"/>
          <w:sz w:val="44"/>
          <w:szCs w:val="44"/>
        </w:rPr>
        <w:t>转发：科研院</w:t>
      </w:r>
      <w:r w:rsidR="008C7CD1" w:rsidRPr="00667C2C">
        <w:rPr>
          <w:rFonts w:asciiTheme="majorEastAsia" w:eastAsiaTheme="majorEastAsia" w:hAnsiTheme="majorEastAsia" w:cs="宋体" w:hint="eastAsia"/>
          <w:b/>
          <w:bCs/>
          <w:color w:val="282828"/>
          <w:kern w:val="36"/>
          <w:sz w:val="44"/>
          <w:szCs w:val="44"/>
        </w:rPr>
        <w:t>关于组织申报第六</w:t>
      </w:r>
      <w:r w:rsidR="00136072" w:rsidRPr="00667C2C">
        <w:rPr>
          <w:rFonts w:asciiTheme="majorEastAsia" w:eastAsiaTheme="majorEastAsia" w:hAnsiTheme="majorEastAsia" w:cs="宋体" w:hint="eastAsia"/>
          <w:b/>
          <w:bCs/>
          <w:color w:val="282828"/>
          <w:kern w:val="36"/>
          <w:sz w:val="44"/>
          <w:szCs w:val="44"/>
        </w:rPr>
        <w:t>届广东专利奖的通知</w:t>
      </w:r>
    </w:p>
    <w:p w:rsidR="00D2693A" w:rsidRPr="003F5416" w:rsidRDefault="00D2693A" w:rsidP="00136072">
      <w:pPr>
        <w:shd w:val="clear" w:color="auto" w:fill="FFFFFF"/>
        <w:adjustRightInd/>
        <w:snapToGrid/>
        <w:spacing w:before="90" w:after="90" w:line="360" w:lineRule="atLeast"/>
        <w:jc w:val="center"/>
        <w:outlineLvl w:val="0"/>
        <w:rPr>
          <w:rFonts w:ascii="微软雅黑" w:hAnsi="微软雅黑" w:cs="宋体"/>
          <w:b/>
          <w:bCs/>
          <w:color w:val="282828"/>
          <w:kern w:val="36"/>
          <w:sz w:val="32"/>
          <w:szCs w:val="32"/>
        </w:rPr>
      </w:pPr>
    </w:p>
    <w:p w:rsidR="00880745" w:rsidRDefault="00880745" w:rsidP="00880745">
      <w:pPr>
        <w:shd w:val="clear" w:color="auto" w:fill="FFFFFF"/>
        <w:adjustRightInd/>
        <w:snapToGrid/>
        <w:spacing w:after="0" w:line="500" w:lineRule="exact"/>
        <w:rPr>
          <w:ins w:id="0" w:author="Windows 用户" w:date="2019-05-20T10:12:00Z"/>
          <w:rFonts w:ascii="仿宋" w:eastAsia="仿宋" w:hAnsi="仿宋" w:cs="Arial"/>
          <w:color w:val="000000"/>
          <w:sz w:val="32"/>
          <w:szCs w:val="32"/>
          <w:shd w:val="clear" w:color="auto" w:fill="FFFFFF"/>
        </w:rPr>
      </w:pPr>
      <w:bookmarkStart w:id="1" w:name="_GoBack"/>
      <w:ins w:id="2" w:author="Windows 用户" w:date="2019-05-20T10:12:00Z">
        <w:r w:rsidRPr="00880745">
          <w:rPr>
            <w:rFonts w:ascii="仿宋" w:eastAsia="仿宋" w:hAnsi="仿宋" w:cs="Arial" w:hint="eastAsia"/>
            <w:color w:val="000000"/>
            <w:sz w:val="32"/>
            <w:szCs w:val="32"/>
            <w:shd w:val="clear" w:color="auto" w:fill="FFFFFF"/>
            <w:rPrChange w:id="3" w:author="Windows 用户" w:date="2019-05-20T10:12:00Z">
              <w:rPr>
                <w:rFonts w:ascii="仿宋_GB2312" w:eastAsia="仿宋_GB2312" w:hAnsi="仿宋" w:cs="宋体" w:hint="eastAsia"/>
                <w:color w:val="333333"/>
                <w:sz w:val="32"/>
                <w:szCs w:val="32"/>
              </w:rPr>
            </w:rPrChange>
          </w:rPr>
          <w:t>各有关单位：</w:t>
        </w:r>
      </w:ins>
    </w:p>
    <w:p w:rsidR="00667C2C" w:rsidRPr="00667C2C" w:rsidDel="00880745" w:rsidRDefault="00880745" w:rsidP="00880745">
      <w:pPr>
        <w:shd w:val="clear" w:color="auto" w:fill="FFFFFF"/>
        <w:adjustRightInd/>
        <w:snapToGrid/>
        <w:spacing w:after="90" w:line="420" w:lineRule="atLeast"/>
        <w:rPr>
          <w:del w:id="4" w:author="Windows 用户" w:date="2019-05-20T10:12:00Z"/>
          <w:rFonts w:ascii="仿宋" w:eastAsia="仿宋" w:hAnsi="仿宋" w:cs="宋体" w:hint="eastAsia"/>
          <w:color w:val="333333"/>
          <w:sz w:val="32"/>
          <w:szCs w:val="32"/>
        </w:rPr>
        <w:pPrChange w:id="5" w:author="Windows 用户" w:date="2019-05-20T10:12:00Z">
          <w:pPr>
            <w:shd w:val="clear" w:color="auto" w:fill="FFFFFF"/>
            <w:adjustRightInd/>
            <w:snapToGrid/>
            <w:spacing w:after="0" w:line="500" w:lineRule="exact"/>
          </w:pPr>
        </w:pPrChange>
      </w:pPr>
      <w:ins w:id="6" w:author="Windows 用户" w:date="2019-05-20T10:12:00Z">
        <w:r>
          <w:rPr>
            <w:rFonts w:ascii="仿宋" w:eastAsia="仿宋" w:hAnsi="仿宋" w:cs="Arial" w:hint="eastAsia"/>
            <w:color w:val="000000"/>
            <w:sz w:val="32"/>
            <w:szCs w:val="32"/>
            <w:shd w:val="clear" w:color="auto" w:fill="FFFFFF"/>
          </w:rPr>
          <w:t xml:space="preserve"> </w:t>
        </w:r>
        <w:r>
          <w:rPr>
            <w:rFonts w:ascii="仿宋" w:eastAsia="仿宋" w:hAnsi="仿宋" w:cs="Arial"/>
            <w:color w:val="000000"/>
            <w:sz w:val="32"/>
            <w:szCs w:val="32"/>
            <w:shd w:val="clear" w:color="auto" w:fill="FFFFFF"/>
          </w:rPr>
          <w:t xml:space="preserve">  </w:t>
        </w:r>
      </w:ins>
      <w:del w:id="7" w:author="Windows 用户" w:date="2019-05-20T10:12:00Z">
        <w:r w:rsidR="00667C2C" w:rsidRPr="00667C2C" w:rsidDel="00880745">
          <w:rPr>
            <w:rFonts w:ascii="仿宋" w:eastAsia="仿宋" w:hAnsi="仿宋" w:cs="Arial"/>
            <w:color w:val="000000"/>
            <w:sz w:val="32"/>
            <w:szCs w:val="32"/>
            <w:shd w:val="clear" w:color="auto" w:fill="FFFFFF"/>
          </w:rPr>
          <w:delText>各系、教研室、所、中心：</w:delText>
        </w:r>
      </w:del>
      <w:ins w:id="8" w:author="Windows 用户" w:date="2019-05-20T10:12:00Z">
        <w:r>
          <w:rPr>
            <w:rFonts w:ascii="仿宋" w:eastAsia="仿宋" w:hAnsi="仿宋" w:cs="Arial" w:hint="eastAsia"/>
            <w:color w:val="000000"/>
            <w:sz w:val="32"/>
            <w:szCs w:val="32"/>
            <w:shd w:val="clear" w:color="auto" w:fill="FFFFFF"/>
          </w:rPr>
          <w:t xml:space="preserve"> </w:t>
        </w:r>
      </w:ins>
    </w:p>
    <w:p w:rsidR="00136072" w:rsidRPr="00667C2C" w:rsidRDefault="005F7199" w:rsidP="00880745">
      <w:pPr>
        <w:shd w:val="clear" w:color="auto" w:fill="FFFFFF"/>
        <w:adjustRightInd/>
        <w:snapToGrid/>
        <w:spacing w:after="0" w:line="500" w:lineRule="exact"/>
        <w:rPr>
          <w:rFonts w:ascii="仿宋" w:eastAsia="仿宋" w:hAnsi="仿宋" w:cs="宋体"/>
          <w:color w:val="333333"/>
          <w:sz w:val="32"/>
          <w:szCs w:val="32"/>
        </w:rPr>
        <w:pPrChange w:id="9" w:author="Windows 用户" w:date="2019-05-20T10:12:00Z">
          <w:pPr>
            <w:shd w:val="clear" w:color="auto" w:fill="FFFFFF"/>
            <w:adjustRightInd/>
            <w:snapToGrid/>
            <w:spacing w:after="0" w:line="500" w:lineRule="exact"/>
            <w:ind w:firstLineChars="200" w:firstLine="640"/>
            <w:jc w:val="both"/>
          </w:pPr>
        </w:pPrChange>
      </w:pP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根据《广东省市场监督管理局关于印发第六届广东专利奖申报指南的通知》</w:t>
      </w:r>
      <w:r w:rsidR="00667C2C" w:rsidRPr="00667C2C">
        <w:rPr>
          <w:rFonts w:ascii="仿宋" w:eastAsia="仿宋" w:hAnsi="仿宋" w:cs="宋体" w:hint="eastAsia"/>
          <w:color w:val="333333"/>
          <w:sz w:val="32"/>
          <w:szCs w:val="32"/>
        </w:rPr>
        <w:t>（附件1）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，第六届广东专利奖申报工作现已开始，现将有关事项通知如下：</w:t>
      </w:r>
    </w:p>
    <w:p w:rsidR="009424A9" w:rsidRPr="00667C2C" w:rsidRDefault="005F7199" w:rsidP="00667C2C">
      <w:pPr>
        <w:shd w:val="clear" w:color="auto" w:fill="FFFFFF"/>
        <w:adjustRightInd/>
        <w:snapToGrid/>
        <w:spacing w:after="0" w:line="500" w:lineRule="exact"/>
        <w:jc w:val="both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 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一、该专利奖的推荐单位对申报奖项有名额限制，我校推荐名额为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>2项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。学校将视具体申报情况组织开展遴选工作。</w:t>
      </w:r>
    </w:p>
    <w:p w:rsidR="00053B29" w:rsidRPr="00667C2C" w:rsidRDefault="00163070" w:rsidP="00667C2C">
      <w:pPr>
        <w:shd w:val="clear" w:color="auto" w:fill="FFFFFF"/>
        <w:adjustRightInd/>
        <w:snapToGrid/>
        <w:spacing w:after="0" w:line="500" w:lineRule="exact"/>
        <w:ind w:firstLineChars="200" w:firstLine="643"/>
        <w:jc w:val="both"/>
        <w:rPr>
          <w:rFonts w:ascii="仿宋" w:eastAsia="仿宋" w:hAnsi="仿宋" w:cs="宋体"/>
          <w:b/>
          <w:bCs/>
          <w:color w:val="333333"/>
          <w:sz w:val="32"/>
          <w:szCs w:val="32"/>
        </w:rPr>
      </w:pPr>
      <w:r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</w:rPr>
        <w:t>特别提醒：</w:t>
      </w:r>
    </w:p>
    <w:p w:rsidR="005F7199" w:rsidRPr="00667C2C" w:rsidRDefault="005F7199" w:rsidP="00667C2C">
      <w:pPr>
        <w:shd w:val="clear" w:color="auto" w:fill="FFFFFF"/>
        <w:adjustRightInd/>
        <w:snapToGrid/>
        <w:spacing w:after="0" w:line="500" w:lineRule="exact"/>
        <w:ind w:firstLine="645"/>
        <w:jc w:val="both"/>
        <w:rPr>
          <w:rFonts w:ascii="仿宋" w:eastAsia="仿宋" w:hAnsi="仿宋" w:cs="宋体"/>
          <w:b/>
          <w:bCs/>
          <w:color w:val="333333"/>
          <w:sz w:val="32"/>
          <w:szCs w:val="32"/>
          <w:u w:val="single"/>
        </w:rPr>
      </w:pPr>
      <w:r w:rsidRPr="00667C2C">
        <w:rPr>
          <w:rFonts w:ascii="仿宋" w:eastAsia="仿宋" w:hAnsi="仿宋" w:cs="宋体"/>
          <w:b/>
          <w:bCs/>
          <w:color w:val="333333"/>
          <w:sz w:val="32"/>
          <w:szCs w:val="32"/>
          <w:u w:val="single"/>
        </w:rPr>
        <w:t>1.</w:t>
      </w:r>
      <w:r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有</w:t>
      </w:r>
      <w:proofErr w:type="gramStart"/>
      <w:r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条件院士</w:t>
      </w:r>
      <w:proofErr w:type="gramEnd"/>
      <w:r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推荐的老师，可优先选择院士推荐</w:t>
      </w:r>
      <w:r w:rsidR="001262C0"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（不占用学校推荐名额）</w:t>
      </w:r>
      <w:r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；</w:t>
      </w:r>
    </w:p>
    <w:p w:rsidR="005F7199" w:rsidRPr="00667C2C" w:rsidRDefault="005F7199" w:rsidP="00667C2C">
      <w:pPr>
        <w:shd w:val="clear" w:color="auto" w:fill="FFFFFF"/>
        <w:adjustRightInd/>
        <w:snapToGrid/>
        <w:spacing w:after="0" w:line="500" w:lineRule="exact"/>
        <w:ind w:firstLine="645"/>
        <w:jc w:val="both"/>
        <w:rPr>
          <w:rFonts w:ascii="仿宋" w:eastAsia="仿宋" w:hAnsi="仿宋" w:cs="宋体"/>
          <w:b/>
          <w:bCs/>
          <w:color w:val="333333"/>
          <w:sz w:val="32"/>
          <w:szCs w:val="32"/>
          <w:u w:val="single"/>
        </w:rPr>
      </w:pPr>
      <w:r w:rsidRPr="00667C2C">
        <w:rPr>
          <w:rFonts w:ascii="仿宋" w:eastAsia="仿宋" w:hAnsi="仿宋" w:cs="宋体"/>
          <w:b/>
          <w:bCs/>
          <w:color w:val="333333"/>
          <w:sz w:val="32"/>
          <w:szCs w:val="32"/>
          <w:u w:val="single"/>
        </w:rPr>
        <w:t>2.申报广东杰出发明人项目，发明人</w:t>
      </w:r>
      <w:r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有</w:t>
      </w:r>
      <w:r w:rsidRPr="00667C2C">
        <w:rPr>
          <w:rFonts w:ascii="仿宋" w:eastAsia="仿宋" w:hAnsi="仿宋" w:cs="宋体"/>
          <w:b/>
          <w:bCs/>
          <w:color w:val="333333"/>
          <w:sz w:val="32"/>
          <w:szCs w:val="32"/>
          <w:u w:val="single"/>
        </w:rPr>
        <w:t>5年以上技术创新工作经历且目前仍在技术创新工作</w:t>
      </w:r>
      <w:r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一线，作为第一发明人的有效发明专利</w:t>
      </w:r>
      <w:r w:rsidRPr="00667C2C">
        <w:rPr>
          <w:rFonts w:ascii="仿宋" w:eastAsia="仿宋" w:hAnsi="仿宋" w:cs="宋体"/>
          <w:b/>
          <w:bCs/>
          <w:color w:val="333333"/>
          <w:sz w:val="32"/>
          <w:szCs w:val="32"/>
          <w:u w:val="single"/>
        </w:rPr>
        <w:t>20件以上，可以自荐。</w:t>
      </w:r>
    </w:p>
    <w:p w:rsidR="00D00C13" w:rsidRPr="00667C2C" w:rsidRDefault="005F7199" w:rsidP="00667C2C">
      <w:pPr>
        <w:shd w:val="clear" w:color="auto" w:fill="FFFFFF"/>
        <w:adjustRightInd/>
        <w:snapToGrid/>
        <w:spacing w:after="0" w:line="500" w:lineRule="exact"/>
        <w:ind w:firstLineChars="200" w:firstLine="640"/>
        <w:jc w:val="both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二、请有意向</w:t>
      </w:r>
      <w:r w:rsidR="001262C0" w:rsidRPr="00667C2C">
        <w:rPr>
          <w:rFonts w:ascii="仿宋" w:eastAsia="仿宋" w:hAnsi="仿宋" w:cs="宋体" w:hint="eastAsia"/>
          <w:color w:val="333333"/>
          <w:sz w:val="32"/>
          <w:szCs w:val="32"/>
        </w:rPr>
        <w:t>通过学校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申报</w:t>
      </w:r>
      <w:r w:rsidR="001262C0" w:rsidRPr="00667C2C">
        <w:rPr>
          <w:rFonts w:ascii="仿宋" w:eastAsia="仿宋" w:hAnsi="仿宋" w:cs="宋体" w:hint="eastAsia"/>
          <w:color w:val="333333"/>
          <w:sz w:val="32"/>
          <w:szCs w:val="32"/>
        </w:rPr>
        <w:t>广东专利奖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的老师</w:t>
      </w:r>
      <w:r w:rsidR="001262C0" w:rsidRPr="00667C2C">
        <w:rPr>
          <w:rFonts w:ascii="仿宋" w:eastAsia="仿宋" w:hAnsi="仿宋" w:cs="宋体" w:hint="eastAsia"/>
          <w:color w:val="333333"/>
          <w:sz w:val="32"/>
          <w:szCs w:val="32"/>
        </w:rPr>
        <w:t>，请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根据申报指南有关要求，核对拟申报专利的有效性以及专利实施应用情况</w:t>
      </w:r>
      <w:r w:rsidR="001262C0" w:rsidRPr="00667C2C">
        <w:rPr>
          <w:rFonts w:ascii="仿宋" w:eastAsia="仿宋" w:hAnsi="仿宋" w:cs="宋体" w:hint="eastAsia"/>
          <w:color w:val="333333"/>
          <w:sz w:val="32"/>
          <w:szCs w:val="32"/>
        </w:rPr>
        <w:t>，并于5月20日将专利名称、申报人、所在院系等内容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发送</w:t>
      </w:r>
      <w:proofErr w:type="gramStart"/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至联系</w:t>
      </w:r>
      <w:proofErr w:type="gramEnd"/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邮箱。</w:t>
      </w:r>
    </w:p>
    <w:p w:rsidR="00053B29" w:rsidRPr="00667C2C" w:rsidRDefault="00163070" w:rsidP="00667C2C">
      <w:pPr>
        <w:shd w:val="clear" w:color="auto" w:fill="FFFFFF"/>
        <w:adjustRightInd/>
        <w:snapToGrid/>
        <w:spacing w:after="0" w:line="500" w:lineRule="exact"/>
        <w:ind w:firstLineChars="200" w:firstLine="643"/>
        <w:jc w:val="both"/>
        <w:rPr>
          <w:rFonts w:ascii="仿宋" w:eastAsia="仿宋" w:hAnsi="仿宋" w:cs="宋体"/>
          <w:b/>
          <w:bCs/>
          <w:color w:val="333333"/>
          <w:sz w:val="32"/>
          <w:szCs w:val="32"/>
        </w:rPr>
      </w:pPr>
      <w:r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</w:rPr>
        <w:t>注意事项：</w:t>
      </w:r>
    </w:p>
    <w:p w:rsidR="005F7199" w:rsidRPr="00667C2C" w:rsidRDefault="00690A0E" w:rsidP="00667C2C">
      <w:pPr>
        <w:shd w:val="clear" w:color="auto" w:fill="FFFFFF"/>
        <w:adjustRightInd/>
        <w:snapToGrid/>
        <w:spacing w:after="0" w:line="500" w:lineRule="exact"/>
        <w:ind w:firstLineChars="200" w:firstLine="643"/>
        <w:jc w:val="both"/>
        <w:rPr>
          <w:rFonts w:ascii="仿宋" w:eastAsia="仿宋" w:hAnsi="仿宋" w:cs="宋体"/>
          <w:b/>
          <w:bCs/>
          <w:color w:val="333333"/>
          <w:sz w:val="32"/>
          <w:szCs w:val="32"/>
          <w:u w:val="single"/>
        </w:rPr>
      </w:pPr>
      <w:r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1.</w:t>
      </w:r>
      <w:r w:rsidR="00581EC7"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申报广东专利奖中涉及</w:t>
      </w:r>
      <w:r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专利</w:t>
      </w:r>
      <w:r w:rsidR="00581EC7"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，</w:t>
      </w:r>
      <w:r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必须为我校专利权有效</w:t>
      </w:r>
      <w:r w:rsidR="00581EC7"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的</w:t>
      </w:r>
      <w:r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专利；</w:t>
      </w:r>
    </w:p>
    <w:p w:rsidR="005F7199" w:rsidRPr="00667C2C" w:rsidRDefault="00690A0E" w:rsidP="00667C2C">
      <w:pPr>
        <w:shd w:val="clear" w:color="auto" w:fill="FFFFFF"/>
        <w:adjustRightInd/>
        <w:snapToGrid/>
        <w:spacing w:after="0" w:line="500" w:lineRule="exact"/>
        <w:ind w:firstLineChars="200" w:firstLine="643"/>
        <w:jc w:val="both"/>
        <w:rPr>
          <w:rFonts w:ascii="仿宋" w:eastAsia="仿宋" w:hAnsi="仿宋" w:cs="宋体"/>
          <w:b/>
          <w:bCs/>
          <w:color w:val="333333"/>
          <w:sz w:val="32"/>
          <w:szCs w:val="32"/>
          <w:u w:val="single"/>
        </w:rPr>
      </w:pPr>
      <w:r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2</w:t>
      </w:r>
      <w:r w:rsidR="005F7199" w:rsidRPr="00667C2C">
        <w:rPr>
          <w:rFonts w:ascii="仿宋" w:eastAsia="仿宋" w:hAnsi="仿宋" w:cs="宋体"/>
          <w:b/>
          <w:bCs/>
          <w:color w:val="333333"/>
          <w:sz w:val="32"/>
          <w:szCs w:val="32"/>
          <w:u w:val="single"/>
        </w:rPr>
        <w:t>.</w:t>
      </w:r>
      <w:r w:rsidR="005F7199"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有意向申报的老师，请尽快办理专利登记薄副本</w:t>
      </w:r>
      <w:r w:rsidR="001262C0"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（办理方式参见附件7）</w:t>
      </w:r>
      <w:r w:rsidR="005F7199"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；</w:t>
      </w:r>
    </w:p>
    <w:p w:rsidR="005F7199" w:rsidRPr="00667C2C" w:rsidRDefault="00690A0E" w:rsidP="00667C2C">
      <w:pPr>
        <w:shd w:val="clear" w:color="auto" w:fill="FFFFFF"/>
        <w:adjustRightInd/>
        <w:snapToGrid/>
        <w:spacing w:after="0" w:line="500" w:lineRule="exact"/>
        <w:ind w:firstLineChars="200" w:firstLine="643"/>
        <w:jc w:val="both"/>
        <w:rPr>
          <w:rFonts w:ascii="仿宋" w:eastAsia="仿宋" w:hAnsi="仿宋" w:cs="宋体"/>
          <w:b/>
          <w:bCs/>
          <w:color w:val="333333"/>
          <w:sz w:val="32"/>
          <w:szCs w:val="32"/>
          <w:u w:val="single"/>
        </w:rPr>
      </w:pPr>
      <w:r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3</w:t>
      </w:r>
      <w:r w:rsidR="005F7199" w:rsidRPr="00667C2C">
        <w:rPr>
          <w:rFonts w:ascii="仿宋" w:eastAsia="仿宋" w:hAnsi="仿宋" w:cs="宋体"/>
          <w:b/>
          <w:bCs/>
          <w:color w:val="333333"/>
          <w:sz w:val="32"/>
          <w:szCs w:val="32"/>
          <w:u w:val="single"/>
        </w:rPr>
        <w:t>.</w:t>
      </w:r>
      <w:r w:rsidR="005F7199" w:rsidRPr="00667C2C">
        <w:rPr>
          <w:rFonts w:ascii="仿宋" w:eastAsia="仿宋" w:hAnsi="仿宋" w:cs="宋体" w:hint="eastAsia"/>
          <w:b/>
          <w:bCs/>
          <w:color w:val="333333"/>
          <w:sz w:val="32"/>
          <w:szCs w:val="32"/>
          <w:u w:val="single"/>
        </w:rPr>
        <w:t>拟以实用新型和外观设计专利申报的还需要办理新颖性检索报告。</w:t>
      </w:r>
    </w:p>
    <w:p w:rsidR="00136072" w:rsidRPr="00667C2C" w:rsidRDefault="005F7199" w:rsidP="00667C2C">
      <w:pPr>
        <w:shd w:val="clear" w:color="auto" w:fill="FFFFFF"/>
        <w:adjustRightInd/>
        <w:snapToGrid/>
        <w:spacing w:after="0" w:line="500" w:lineRule="exact"/>
        <w:jc w:val="both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Calibri" w:eastAsia="仿宋" w:hAnsi="Calibri" w:cs="Calibri"/>
          <w:color w:val="333333"/>
          <w:sz w:val="32"/>
          <w:szCs w:val="32"/>
        </w:rPr>
        <w:lastRenderedPageBreak/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三、申报书初稿及相关附件材料请于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>5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月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>25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日</w:t>
      </w:r>
      <w:r w:rsidR="00667C2C" w:rsidRPr="00667C2C">
        <w:rPr>
          <w:rFonts w:ascii="仿宋" w:eastAsia="仿宋" w:hAnsi="仿宋" w:cs="宋体" w:hint="eastAsia"/>
          <w:color w:val="333333"/>
          <w:sz w:val="32"/>
          <w:szCs w:val="32"/>
        </w:rPr>
        <w:t>1</w:t>
      </w:r>
      <w:r w:rsidR="00667C2C" w:rsidRPr="00667C2C">
        <w:rPr>
          <w:rFonts w:ascii="仿宋" w:eastAsia="仿宋" w:hAnsi="仿宋" w:cs="宋体"/>
          <w:color w:val="333333"/>
          <w:sz w:val="32"/>
          <w:szCs w:val="32"/>
        </w:rPr>
        <w:t>7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>:00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前交至科学研究院产学研处进行形式审查，逾期将不予受理。待推荐单位确认后，学校将通知申请人登陆广东省知识产权</w:t>
      </w:r>
      <w:proofErr w:type="gramStart"/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局官网</w:t>
      </w:r>
      <w:proofErr w:type="gramEnd"/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和广东省网上办事大厅填写并上</w:t>
      </w:r>
      <w:proofErr w:type="gramStart"/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传相关</w:t>
      </w:r>
      <w:proofErr w:type="gramEnd"/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材料。</w:t>
      </w:r>
    </w:p>
    <w:p w:rsidR="005F7199" w:rsidRPr="00667C2C" w:rsidRDefault="005F7199" w:rsidP="00667C2C">
      <w:pPr>
        <w:shd w:val="clear" w:color="auto" w:fill="FFFFFF"/>
        <w:adjustRightInd/>
        <w:snapToGrid/>
        <w:spacing w:after="0" w:line="500" w:lineRule="exact"/>
        <w:ind w:firstLineChars="200" w:firstLine="640"/>
        <w:jc w:val="both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联系人：刘乐</w:t>
      </w:r>
      <w:r w:rsidR="00667C2C" w:rsidRPr="00667C2C">
        <w:rPr>
          <w:rFonts w:ascii="仿宋" w:eastAsia="仿宋" w:hAnsi="仿宋" w:cs="宋体" w:hint="eastAsia"/>
          <w:color w:val="333333"/>
          <w:sz w:val="32"/>
          <w:szCs w:val="32"/>
        </w:rPr>
        <w:t>、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>王平</w:t>
      </w:r>
      <w:r w:rsidR="00667C2C" w:rsidRPr="00667C2C">
        <w:rPr>
          <w:rFonts w:ascii="仿宋" w:eastAsia="仿宋" w:hAnsi="仿宋" w:cs="宋体" w:hint="eastAsia"/>
          <w:color w:val="333333"/>
          <w:sz w:val="32"/>
          <w:szCs w:val="32"/>
        </w:rPr>
        <w:t>、</w:t>
      </w:r>
      <w:r w:rsidR="00C25945" w:rsidRPr="00667C2C">
        <w:rPr>
          <w:rFonts w:ascii="仿宋" w:eastAsia="仿宋" w:hAnsi="仿宋" w:cs="宋体" w:hint="eastAsia"/>
          <w:color w:val="333333"/>
          <w:sz w:val="32"/>
          <w:szCs w:val="32"/>
        </w:rPr>
        <w:t>刘欣欣</w:t>
      </w:r>
    </w:p>
    <w:p w:rsidR="005F7199" w:rsidRPr="00667C2C" w:rsidRDefault="005F7199" w:rsidP="00667C2C">
      <w:pPr>
        <w:shd w:val="clear" w:color="auto" w:fill="FFFFFF"/>
        <w:adjustRightInd/>
        <w:snapToGrid/>
        <w:spacing w:after="0" w:line="500" w:lineRule="exact"/>
        <w:ind w:firstLineChars="200" w:firstLine="640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联系电话：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>84111874</w:t>
      </w:r>
      <w:r w:rsidR="00667C2C" w:rsidRPr="00667C2C">
        <w:rPr>
          <w:rFonts w:ascii="仿宋" w:eastAsia="仿宋" w:hAnsi="仿宋" w:cs="宋体" w:hint="eastAsia"/>
          <w:color w:val="333333"/>
          <w:sz w:val="32"/>
          <w:szCs w:val="32"/>
        </w:rPr>
        <w:t>、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>4111399</w:t>
      </w:r>
    </w:p>
    <w:p w:rsidR="005F7199" w:rsidRPr="00667C2C" w:rsidRDefault="005F7199" w:rsidP="00667C2C">
      <w:pPr>
        <w:shd w:val="clear" w:color="auto" w:fill="FFFFFF"/>
        <w:adjustRightInd/>
        <w:snapToGrid/>
        <w:spacing w:after="0" w:line="500" w:lineRule="exact"/>
        <w:ind w:firstLineChars="200" w:firstLine="640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邮箱：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>kjccxbc@mail.sysu.edu.cn</w:t>
      </w:r>
    </w:p>
    <w:p w:rsidR="005F7199" w:rsidRPr="00667C2C" w:rsidRDefault="005F7199" w:rsidP="00667C2C">
      <w:pPr>
        <w:shd w:val="clear" w:color="auto" w:fill="FFFFFF"/>
        <w:adjustRightInd/>
        <w:snapToGrid/>
        <w:spacing w:after="0" w:line="500" w:lineRule="exact"/>
        <w:ind w:firstLineChars="200" w:firstLine="640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办公地点：</w:t>
      </w:r>
      <w:r w:rsidR="00667C2C" w:rsidRPr="00667C2C">
        <w:rPr>
          <w:rFonts w:ascii="仿宋" w:eastAsia="仿宋" w:hAnsi="仿宋" w:cs="宋体" w:hint="eastAsia"/>
          <w:color w:val="333333"/>
          <w:sz w:val="32"/>
          <w:szCs w:val="32"/>
        </w:rPr>
        <w:t>中山大学南校园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中山楼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>307</w:t>
      </w:r>
    </w:p>
    <w:p w:rsidR="005F7199" w:rsidRPr="00667C2C" w:rsidRDefault="005F7199" w:rsidP="00667C2C">
      <w:pPr>
        <w:shd w:val="clear" w:color="auto" w:fill="FFFFFF"/>
        <w:adjustRightInd/>
        <w:snapToGrid/>
        <w:spacing w:after="0" w:line="500" w:lineRule="exact"/>
        <w:ind w:firstLineChars="200" w:firstLine="640"/>
        <w:rPr>
          <w:rFonts w:ascii="仿宋" w:eastAsia="仿宋" w:hAnsi="仿宋" w:cs="宋体"/>
          <w:color w:val="333333"/>
          <w:sz w:val="32"/>
          <w:szCs w:val="32"/>
        </w:rPr>
      </w:pPr>
    </w:p>
    <w:p w:rsidR="00667C2C" w:rsidRPr="00667C2C" w:rsidRDefault="00667C2C" w:rsidP="00667C2C">
      <w:pPr>
        <w:shd w:val="clear" w:color="auto" w:fill="FFFFFF"/>
        <w:adjustRightInd/>
        <w:snapToGrid/>
        <w:spacing w:after="0" w:line="500" w:lineRule="exact"/>
        <w:ind w:firstLineChars="200" w:firstLine="640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附件：</w:t>
      </w:r>
    </w:p>
    <w:p w:rsidR="00667C2C" w:rsidRPr="00667C2C" w:rsidRDefault="00667C2C" w:rsidP="00667C2C">
      <w:pPr>
        <w:shd w:val="clear" w:color="auto" w:fill="FFFFFF"/>
        <w:adjustRightInd/>
        <w:snapToGrid/>
        <w:spacing w:after="0" w:line="500" w:lineRule="exact"/>
        <w:ind w:firstLineChars="200" w:firstLine="640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仿宋" w:eastAsia="仿宋" w:hAnsi="仿宋" w:cs="宋体"/>
          <w:color w:val="333333"/>
          <w:sz w:val="32"/>
          <w:szCs w:val="32"/>
        </w:rPr>
        <w:t>1.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广东省市场监督管理局关于印发第六届广东专利奖申报指南的通知</w:t>
      </w:r>
      <w:hyperlink r:id="rId6" w:history="1">
        <w:r w:rsidRPr="00667C2C">
          <w:rPr>
            <w:rStyle w:val="a8"/>
            <w:rFonts w:ascii="仿宋" w:eastAsia="仿宋" w:hAnsi="仿宋" w:cs="宋体"/>
            <w:sz w:val="32"/>
            <w:szCs w:val="32"/>
          </w:rPr>
          <w:t>http://amr.gd.gov.cn/zwdt/tzgg/content/post_2385413.html</w:t>
        </w:r>
      </w:hyperlink>
    </w:p>
    <w:p w:rsidR="00667C2C" w:rsidRPr="00667C2C" w:rsidRDefault="00667C2C" w:rsidP="00667C2C">
      <w:pPr>
        <w:spacing w:after="0" w:line="500" w:lineRule="exact"/>
        <w:ind w:firstLineChars="200" w:firstLine="640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仿宋" w:eastAsia="仿宋" w:hAnsi="仿宋" w:cs="宋体"/>
          <w:color w:val="333333"/>
          <w:sz w:val="32"/>
          <w:szCs w:val="32"/>
        </w:rPr>
        <w:t>2.第六届广东专利奖申报指南</w:t>
      </w:r>
    </w:p>
    <w:p w:rsidR="00667C2C" w:rsidRPr="00667C2C" w:rsidRDefault="00667C2C" w:rsidP="00667C2C">
      <w:pPr>
        <w:spacing w:after="0" w:line="500" w:lineRule="exact"/>
        <w:ind w:firstLineChars="200" w:firstLine="640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仿宋" w:eastAsia="仿宋" w:hAnsi="仿宋" w:cs="宋体"/>
          <w:color w:val="333333"/>
          <w:sz w:val="32"/>
          <w:szCs w:val="32"/>
        </w:rPr>
        <w:t>3.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广东专利奖申报书（发明和实用新型）</w:t>
      </w:r>
    </w:p>
    <w:p w:rsidR="00667C2C" w:rsidRPr="00667C2C" w:rsidRDefault="00667C2C" w:rsidP="00667C2C">
      <w:pPr>
        <w:spacing w:after="0" w:line="500" w:lineRule="exact"/>
        <w:ind w:firstLineChars="200" w:firstLine="640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仿宋" w:eastAsia="仿宋" w:hAnsi="仿宋" w:cs="宋体"/>
          <w:color w:val="333333"/>
          <w:sz w:val="32"/>
          <w:szCs w:val="32"/>
        </w:rPr>
        <w:t>4.广东专利奖申报书（外观设计专利）</w:t>
      </w:r>
    </w:p>
    <w:p w:rsidR="00667C2C" w:rsidRPr="00667C2C" w:rsidRDefault="00667C2C" w:rsidP="00667C2C">
      <w:pPr>
        <w:spacing w:after="0" w:line="500" w:lineRule="exact"/>
        <w:ind w:firstLineChars="200" w:firstLine="640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仿宋" w:eastAsia="仿宋" w:hAnsi="仿宋" w:cs="宋体"/>
          <w:color w:val="333333"/>
          <w:sz w:val="32"/>
          <w:szCs w:val="32"/>
        </w:rPr>
        <w:t>5.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广东专利奖申报书（广东发明人）</w:t>
      </w:r>
    </w:p>
    <w:p w:rsidR="00667C2C" w:rsidRPr="00667C2C" w:rsidRDefault="00667C2C" w:rsidP="00667C2C">
      <w:pPr>
        <w:spacing w:after="0" w:line="500" w:lineRule="exact"/>
        <w:ind w:firstLineChars="200" w:firstLine="640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仿宋" w:eastAsia="仿宋" w:hAnsi="仿宋" w:cs="宋体"/>
          <w:color w:val="333333"/>
          <w:sz w:val="32"/>
          <w:szCs w:val="32"/>
        </w:rPr>
        <w:t>6.广东专利奖推荐、自荐函</w:t>
      </w:r>
    </w:p>
    <w:p w:rsidR="00667C2C" w:rsidRPr="00667C2C" w:rsidRDefault="00667C2C" w:rsidP="00667C2C">
      <w:pPr>
        <w:spacing w:after="0" w:line="500" w:lineRule="exact"/>
        <w:ind w:firstLineChars="200" w:firstLine="640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7.专利登记簿副本办理方式</w:t>
      </w:r>
    </w:p>
    <w:p w:rsidR="00667C2C" w:rsidRPr="00667C2C" w:rsidRDefault="00667C2C" w:rsidP="00667C2C">
      <w:pPr>
        <w:shd w:val="clear" w:color="auto" w:fill="FFFFFF"/>
        <w:adjustRightInd/>
        <w:snapToGrid/>
        <w:spacing w:after="0" w:line="500" w:lineRule="exact"/>
        <w:ind w:firstLineChars="200" w:firstLine="640"/>
        <w:rPr>
          <w:rFonts w:ascii="仿宋" w:eastAsia="仿宋" w:hAnsi="仿宋" w:cs="宋体"/>
          <w:color w:val="333333"/>
          <w:sz w:val="32"/>
          <w:szCs w:val="32"/>
        </w:rPr>
      </w:pPr>
    </w:p>
    <w:p w:rsidR="00667C2C" w:rsidRPr="00667C2C" w:rsidRDefault="00667C2C" w:rsidP="00667C2C">
      <w:pPr>
        <w:shd w:val="clear" w:color="auto" w:fill="FFFFFF"/>
        <w:adjustRightInd/>
        <w:snapToGrid/>
        <w:spacing w:after="0" w:line="500" w:lineRule="exact"/>
        <w:ind w:firstLineChars="200" w:firstLine="640"/>
        <w:rPr>
          <w:rFonts w:ascii="仿宋" w:eastAsia="仿宋" w:hAnsi="仿宋" w:cs="宋体"/>
          <w:color w:val="333333"/>
          <w:sz w:val="32"/>
          <w:szCs w:val="32"/>
        </w:rPr>
      </w:pPr>
    </w:p>
    <w:p w:rsidR="00667C2C" w:rsidRPr="00667C2C" w:rsidRDefault="00667C2C" w:rsidP="00667C2C">
      <w:pPr>
        <w:shd w:val="clear" w:color="auto" w:fill="FFFFFF"/>
        <w:adjustRightInd/>
        <w:snapToGrid/>
        <w:spacing w:after="0" w:line="500" w:lineRule="exact"/>
        <w:ind w:firstLineChars="200" w:firstLine="640"/>
        <w:rPr>
          <w:rFonts w:ascii="仿宋" w:eastAsia="仿宋" w:hAnsi="仿宋" w:cs="宋体" w:hint="eastAsia"/>
          <w:color w:val="333333"/>
          <w:sz w:val="32"/>
          <w:szCs w:val="32"/>
        </w:rPr>
      </w:pPr>
    </w:p>
    <w:p w:rsidR="00136072" w:rsidRPr="00667C2C" w:rsidRDefault="005F7199" w:rsidP="00667C2C">
      <w:pPr>
        <w:shd w:val="clear" w:color="auto" w:fill="FFFFFF"/>
        <w:adjustRightInd/>
        <w:snapToGrid/>
        <w:spacing w:after="0" w:line="500" w:lineRule="exact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科学研究院产学研合作处</w:t>
      </w:r>
    </w:p>
    <w:p w:rsidR="00BA5E2A" w:rsidRPr="00667C2C" w:rsidRDefault="005F7199" w:rsidP="00667C2C">
      <w:pPr>
        <w:shd w:val="clear" w:color="auto" w:fill="FFFFFF"/>
        <w:adjustRightInd/>
        <w:snapToGrid/>
        <w:spacing w:after="0" w:line="500" w:lineRule="exact"/>
        <w:ind w:firstLineChars="200" w:firstLine="640"/>
        <w:rPr>
          <w:rFonts w:ascii="仿宋" w:eastAsia="仿宋" w:hAnsi="仿宋" w:cs="宋体"/>
          <w:color w:val="333333"/>
          <w:sz w:val="32"/>
          <w:szCs w:val="32"/>
        </w:rPr>
      </w:pP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Pr="00667C2C">
        <w:rPr>
          <w:rFonts w:ascii="Calibri" w:eastAsia="仿宋" w:hAnsi="Calibri" w:cs="Calibri"/>
          <w:color w:val="333333"/>
          <w:sz w:val="32"/>
          <w:szCs w:val="32"/>
        </w:rPr>
        <w:t> 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 xml:space="preserve"> </w:t>
      </w:r>
      <w:r w:rsidR="00667C2C" w:rsidRPr="00667C2C">
        <w:rPr>
          <w:rFonts w:ascii="仿宋" w:eastAsia="仿宋" w:hAnsi="仿宋" w:cs="宋体"/>
          <w:color w:val="333333"/>
          <w:sz w:val="32"/>
          <w:szCs w:val="32"/>
        </w:rPr>
        <w:t xml:space="preserve">           </w:t>
      </w:r>
      <w:r w:rsidR="00667C2C">
        <w:rPr>
          <w:rFonts w:ascii="仿宋" w:eastAsia="仿宋" w:hAnsi="仿宋" w:cs="宋体"/>
          <w:color w:val="333333"/>
          <w:sz w:val="32"/>
          <w:szCs w:val="32"/>
        </w:rPr>
        <w:t xml:space="preserve">        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>2019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年</w:t>
      </w:r>
      <w:r w:rsidRPr="00667C2C">
        <w:rPr>
          <w:rFonts w:ascii="仿宋" w:eastAsia="仿宋" w:hAnsi="仿宋" w:cs="宋体"/>
          <w:color w:val="333333"/>
          <w:sz w:val="32"/>
          <w:szCs w:val="32"/>
        </w:rPr>
        <w:t>5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月</w:t>
      </w:r>
      <w:r w:rsidR="00667C2C" w:rsidRPr="00667C2C">
        <w:rPr>
          <w:rFonts w:ascii="仿宋" w:eastAsia="仿宋" w:hAnsi="仿宋" w:cs="宋体"/>
          <w:color w:val="333333"/>
          <w:sz w:val="32"/>
          <w:szCs w:val="32"/>
        </w:rPr>
        <w:t>1</w:t>
      </w:r>
      <w:r w:rsidR="00667C2C" w:rsidRPr="00667C2C">
        <w:rPr>
          <w:rFonts w:ascii="仿宋" w:eastAsia="仿宋" w:hAnsi="仿宋" w:cs="宋体"/>
          <w:color w:val="333333"/>
          <w:sz w:val="32"/>
          <w:szCs w:val="32"/>
        </w:rPr>
        <w:t>5</w:t>
      </w:r>
      <w:r w:rsidRPr="00667C2C">
        <w:rPr>
          <w:rFonts w:ascii="仿宋" w:eastAsia="仿宋" w:hAnsi="仿宋" w:cs="宋体" w:hint="eastAsia"/>
          <w:color w:val="333333"/>
          <w:sz w:val="32"/>
          <w:szCs w:val="32"/>
        </w:rPr>
        <w:t>日</w:t>
      </w:r>
      <w:bookmarkEnd w:id="1"/>
    </w:p>
    <w:sectPr w:rsidR="00BA5E2A" w:rsidRPr="00667C2C" w:rsidSect="00667C2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326" w:rsidRDefault="00637326" w:rsidP="00136072">
      <w:pPr>
        <w:spacing w:after="0"/>
      </w:pPr>
      <w:r>
        <w:separator/>
      </w:r>
    </w:p>
  </w:endnote>
  <w:endnote w:type="continuationSeparator" w:id="0">
    <w:p w:rsidR="00637326" w:rsidRDefault="00637326" w:rsidP="0013607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326" w:rsidRDefault="00637326" w:rsidP="00136072">
      <w:pPr>
        <w:spacing w:after="0"/>
      </w:pPr>
      <w:r>
        <w:separator/>
      </w:r>
    </w:p>
  </w:footnote>
  <w:footnote w:type="continuationSeparator" w:id="0">
    <w:p w:rsidR="00637326" w:rsidRDefault="00637326" w:rsidP="00136072">
      <w:pPr>
        <w:spacing w:after="0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ndows 用户">
    <w15:presenceInfo w15:providerId="None" w15:userId="Windows 用户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50"/>
    <w:rsid w:val="0001003F"/>
    <w:rsid w:val="00023DC7"/>
    <w:rsid w:val="00024057"/>
    <w:rsid w:val="00024A0A"/>
    <w:rsid w:val="000463DC"/>
    <w:rsid w:val="00053B29"/>
    <w:rsid w:val="000B4C2E"/>
    <w:rsid w:val="000C7099"/>
    <w:rsid w:val="000F4CC8"/>
    <w:rsid w:val="00120D13"/>
    <w:rsid w:val="001262C0"/>
    <w:rsid w:val="00136072"/>
    <w:rsid w:val="00163070"/>
    <w:rsid w:val="001C0961"/>
    <w:rsid w:val="002653A3"/>
    <w:rsid w:val="002E3A61"/>
    <w:rsid w:val="00323B43"/>
    <w:rsid w:val="00323C5E"/>
    <w:rsid w:val="003716AD"/>
    <w:rsid w:val="003A1803"/>
    <w:rsid w:val="003D080E"/>
    <w:rsid w:val="003D37D8"/>
    <w:rsid w:val="003D4BFC"/>
    <w:rsid w:val="003F5416"/>
    <w:rsid w:val="00426133"/>
    <w:rsid w:val="004358AB"/>
    <w:rsid w:val="0043748B"/>
    <w:rsid w:val="00581EC7"/>
    <w:rsid w:val="005F7199"/>
    <w:rsid w:val="00610D64"/>
    <w:rsid w:val="006140CF"/>
    <w:rsid w:val="00637326"/>
    <w:rsid w:val="00667C2C"/>
    <w:rsid w:val="00690A0E"/>
    <w:rsid w:val="006A0FE3"/>
    <w:rsid w:val="006C6252"/>
    <w:rsid w:val="00726C7C"/>
    <w:rsid w:val="00786425"/>
    <w:rsid w:val="007E3569"/>
    <w:rsid w:val="00871FB3"/>
    <w:rsid w:val="00880745"/>
    <w:rsid w:val="00884FCC"/>
    <w:rsid w:val="008B7726"/>
    <w:rsid w:val="008C7CD1"/>
    <w:rsid w:val="008E37F9"/>
    <w:rsid w:val="008F07FD"/>
    <w:rsid w:val="00905252"/>
    <w:rsid w:val="009424A9"/>
    <w:rsid w:val="00975293"/>
    <w:rsid w:val="009D5812"/>
    <w:rsid w:val="009F1781"/>
    <w:rsid w:val="00A85C71"/>
    <w:rsid w:val="00A95248"/>
    <w:rsid w:val="00AD070A"/>
    <w:rsid w:val="00B31A36"/>
    <w:rsid w:val="00BA5E2A"/>
    <w:rsid w:val="00BB3F69"/>
    <w:rsid w:val="00C14A27"/>
    <w:rsid w:val="00C25945"/>
    <w:rsid w:val="00C30F45"/>
    <w:rsid w:val="00C70602"/>
    <w:rsid w:val="00D00C13"/>
    <w:rsid w:val="00D2693A"/>
    <w:rsid w:val="00D30FB3"/>
    <w:rsid w:val="00D31D50"/>
    <w:rsid w:val="00D41904"/>
    <w:rsid w:val="00DD70B5"/>
    <w:rsid w:val="00E06C43"/>
    <w:rsid w:val="00E413F9"/>
    <w:rsid w:val="00E465B1"/>
    <w:rsid w:val="00E604EB"/>
    <w:rsid w:val="00E81E9B"/>
    <w:rsid w:val="00E87232"/>
    <w:rsid w:val="00E9471D"/>
    <w:rsid w:val="00EA259C"/>
    <w:rsid w:val="00F33DC9"/>
    <w:rsid w:val="00F35E38"/>
    <w:rsid w:val="00F70482"/>
    <w:rsid w:val="00F73C05"/>
    <w:rsid w:val="00F90DB9"/>
    <w:rsid w:val="00FC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3378BF"/>
  <w15:docId w15:val="{B55BD421-203F-4581-90ED-CD8EC341A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0"/>
    <w:uiPriority w:val="9"/>
    <w:qFormat/>
    <w:rsid w:val="00136072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0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36072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360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36072"/>
    <w:rPr>
      <w:rFonts w:ascii="Tahoma" w:hAnsi="Tahoma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36072"/>
    <w:rPr>
      <w:rFonts w:ascii="宋体" w:eastAsia="宋体" w:hAnsi="宋体" w:cs="宋体"/>
      <w:b/>
      <w:bCs/>
      <w:kern w:val="36"/>
      <w:sz w:val="48"/>
      <w:szCs w:val="48"/>
    </w:rPr>
  </w:style>
  <w:style w:type="paragraph" w:styleId="a7">
    <w:name w:val="Normal (Web)"/>
    <w:basedOn w:val="a"/>
    <w:uiPriority w:val="99"/>
    <w:semiHidden/>
    <w:unhideWhenUsed/>
    <w:rsid w:val="0013607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Hyperlink"/>
    <w:basedOn w:val="a0"/>
    <w:uiPriority w:val="99"/>
    <w:unhideWhenUsed/>
    <w:rsid w:val="00136072"/>
    <w:rPr>
      <w:color w:val="0000FF"/>
      <w:u w:val="single"/>
    </w:rPr>
  </w:style>
  <w:style w:type="paragraph" w:styleId="a9">
    <w:name w:val="Date"/>
    <w:basedOn w:val="a"/>
    <w:next w:val="a"/>
    <w:link w:val="aa"/>
    <w:uiPriority w:val="99"/>
    <w:semiHidden/>
    <w:unhideWhenUsed/>
    <w:rsid w:val="00C70602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C70602"/>
    <w:rPr>
      <w:rFonts w:ascii="Tahoma" w:hAnsi="Tahoma"/>
    </w:rPr>
  </w:style>
  <w:style w:type="character" w:styleId="ab">
    <w:name w:val="FollowedHyperlink"/>
    <w:basedOn w:val="a0"/>
    <w:uiPriority w:val="99"/>
    <w:semiHidden/>
    <w:unhideWhenUsed/>
    <w:rsid w:val="00EA259C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00C13"/>
    <w:pPr>
      <w:spacing w:after="0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D00C13"/>
    <w:rPr>
      <w:rFonts w:ascii="Tahoma" w:hAnsi="Tahoma"/>
      <w:sz w:val="18"/>
      <w:szCs w:val="18"/>
    </w:rPr>
  </w:style>
  <w:style w:type="paragraph" w:styleId="ae">
    <w:name w:val="List Paragraph"/>
    <w:basedOn w:val="a"/>
    <w:uiPriority w:val="34"/>
    <w:qFormat/>
    <w:rsid w:val="001C096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8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0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0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mr.gd.gov.cn/zwdt/tzgg/content/post_2385413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5</cp:revision>
  <cp:lastPrinted>2019-05-15T06:59:00Z</cp:lastPrinted>
  <dcterms:created xsi:type="dcterms:W3CDTF">2019-05-20T02:00:00Z</dcterms:created>
  <dcterms:modified xsi:type="dcterms:W3CDTF">2019-05-20T02:15:00Z</dcterms:modified>
</cp:coreProperties>
</file>